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51" w:rsidRDefault="00890942" w:rsidP="00890942">
      <w:pPr>
        <w:pStyle w:val="Heading1"/>
      </w:pPr>
      <w:r>
        <w:t>NC VOAD Lessons Learned Roundtable</w:t>
      </w:r>
    </w:p>
    <w:p w:rsidR="00890942" w:rsidRDefault="00890942" w:rsidP="00890942">
      <w:pPr>
        <w:pStyle w:val="Heading1"/>
      </w:pPr>
      <w:r>
        <w:t>NC VOAD Quarterly Meeting, October 17, 2017</w:t>
      </w:r>
    </w:p>
    <w:p w:rsidR="00890942" w:rsidRDefault="00890942" w:rsidP="00890942"/>
    <w:p w:rsidR="00890942" w:rsidRDefault="00890942" w:rsidP="00890942">
      <w:pPr>
        <w:pStyle w:val="Heading2"/>
      </w:pPr>
      <w:r>
        <w:t>Positives</w:t>
      </w:r>
    </w:p>
    <w:p w:rsidR="00890942" w:rsidRDefault="00890942" w:rsidP="00890942">
      <w:pPr>
        <w:pStyle w:val="ListParagraph"/>
        <w:numPr>
          <w:ilvl w:val="0"/>
          <w:numId w:val="1"/>
        </w:numPr>
      </w:pPr>
      <w:r>
        <w:t>Rainbow Letter</w:t>
      </w:r>
    </w:p>
    <w:p w:rsidR="00890942" w:rsidRDefault="00890942" w:rsidP="00890942">
      <w:pPr>
        <w:pStyle w:val="ListParagraph"/>
        <w:numPr>
          <w:ilvl w:val="0"/>
          <w:numId w:val="1"/>
        </w:numPr>
      </w:pPr>
      <w:r>
        <w:t>LTRG Yahoo Group</w:t>
      </w:r>
    </w:p>
    <w:p w:rsidR="00890942" w:rsidRDefault="00890942" w:rsidP="00890942">
      <w:pPr>
        <w:pStyle w:val="ListParagraph"/>
        <w:numPr>
          <w:ilvl w:val="0"/>
          <w:numId w:val="1"/>
        </w:numPr>
      </w:pPr>
      <w:r>
        <w:t>LTRG Workshop</w:t>
      </w:r>
    </w:p>
    <w:p w:rsidR="00890942" w:rsidRDefault="00890942" w:rsidP="00890942">
      <w:pPr>
        <w:pStyle w:val="ListParagraph"/>
        <w:numPr>
          <w:ilvl w:val="0"/>
          <w:numId w:val="1"/>
        </w:numPr>
      </w:pPr>
      <w:r>
        <w:t>Work to Improve</w:t>
      </w:r>
    </w:p>
    <w:p w:rsidR="00890942" w:rsidRDefault="00890942" w:rsidP="00890942">
      <w:pPr>
        <w:pStyle w:val="ListParagraph"/>
        <w:numPr>
          <w:ilvl w:val="0"/>
          <w:numId w:val="1"/>
        </w:numPr>
      </w:pPr>
      <w:r>
        <w:t>Posting Volunteer Opportunities on NC VOAD Website</w:t>
      </w:r>
    </w:p>
    <w:p w:rsidR="00890942" w:rsidRDefault="00890942" w:rsidP="00890942">
      <w:pPr>
        <w:pStyle w:val="ListParagraph"/>
        <w:numPr>
          <w:ilvl w:val="0"/>
          <w:numId w:val="1"/>
        </w:numPr>
      </w:pPr>
      <w:r>
        <w:t>Branding</w:t>
      </w:r>
    </w:p>
    <w:p w:rsidR="00890942" w:rsidRDefault="00890942" w:rsidP="00890942">
      <w:pPr>
        <w:pStyle w:val="ListParagraph"/>
        <w:numPr>
          <w:ilvl w:val="0"/>
          <w:numId w:val="1"/>
        </w:numPr>
      </w:pPr>
      <w:r>
        <w:t>Posting RFPs and RFQs</w:t>
      </w:r>
    </w:p>
    <w:p w:rsidR="00890942" w:rsidRDefault="00890942" w:rsidP="00890942">
      <w:pPr>
        <w:pStyle w:val="Heading2"/>
      </w:pPr>
      <w:r>
        <w:t>Negatives</w:t>
      </w:r>
    </w:p>
    <w:p w:rsidR="00890942" w:rsidRDefault="00890942" w:rsidP="00890942">
      <w:pPr>
        <w:pStyle w:val="ListParagraph"/>
        <w:numPr>
          <w:ilvl w:val="0"/>
          <w:numId w:val="3"/>
        </w:numPr>
      </w:pPr>
      <w:r>
        <w:t>Drop expired items from Rainbow Letter</w:t>
      </w:r>
    </w:p>
    <w:p w:rsidR="00890942" w:rsidRDefault="00A11B6F" w:rsidP="00890942">
      <w:pPr>
        <w:pStyle w:val="ListParagraph"/>
        <w:numPr>
          <w:ilvl w:val="0"/>
          <w:numId w:val="3"/>
        </w:numPr>
      </w:pPr>
      <w:r>
        <w:t xml:space="preserve">Difficulty obtaining </w:t>
      </w:r>
      <w:r w:rsidR="009659B6">
        <w:t>Routine Use Requests</w:t>
      </w:r>
    </w:p>
    <w:p w:rsidR="009659B6" w:rsidRDefault="009659B6" w:rsidP="00890942">
      <w:pPr>
        <w:pStyle w:val="ListParagraph"/>
        <w:numPr>
          <w:ilvl w:val="0"/>
          <w:numId w:val="3"/>
        </w:numPr>
      </w:pPr>
      <w:r>
        <w:t>Failure to consider that not everyone has web access (NC-211 or 800# alternatives?)</w:t>
      </w:r>
    </w:p>
    <w:p w:rsidR="009659B6" w:rsidRDefault="009659B6" w:rsidP="00890942">
      <w:pPr>
        <w:pStyle w:val="ListParagraph"/>
        <w:numPr>
          <w:ilvl w:val="0"/>
          <w:numId w:val="3"/>
        </w:numPr>
      </w:pPr>
      <w:r>
        <w:t>State provided no VAL for months</w:t>
      </w:r>
    </w:p>
    <w:p w:rsidR="009659B6" w:rsidRDefault="009659B6" w:rsidP="00890942">
      <w:pPr>
        <w:pStyle w:val="ListParagraph"/>
        <w:numPr>
          <w:ilvl w:val="0"/>
          <w:numId w:val="3"/>
        </w:numPr>
      </w:pPr>
      <w:r>
        <w:t>State did not communicate with NC VOAD on DCM progress</w:t>
      </w:r>
    </w:p>
    <w:p w:rsidR="009659B6" w:rsidRDefault="009659B6" w:rsidP="00890942">
      <w:pPr>
        <w:pStyle w:val="ListParagraph"/>
        <w:numPr>
          <w:ilvl w:val="0"/>
          <w:numId w:val="3"/>
        </w:numPr>
      </w:pPr>
      <w:r>
        <w:t>Difficulties communicating with LSC (especially early on)</w:t>
      </w:r>
    </w:p>
    <w:p w:rsidR="009659B6" w:rsidRDefault="009F0EF0" w:rsidP="00890942">
      <w:pPr>
        <w:pStyle w:val="ListParagraph"/>
        <w:numPr>
          <w:ilvl w:val="0"/>
          <w:numId w:val="3"/>
        </w:numPr>
      </w:pPr>
      <w:r>
        <w:t>New IA director</w:t>
      </w:r>
      <w:r w:rsidR="00A11B6F">
        <w:t xml:space="preserve"> – new to job – previous experience was in PA</w:t>
      </w:r>
    </w:p>
    <w:p w:rsidR="009F0EF0" w:rsidRDefault="009F0EF0" w:rsidP="00890942">
      <w:pPr>
        <w:pStyle w:val="ListParagraph"/>
        <w:numPr>
          <w:ilvl w:val="0"/>
          <w:numId w:val="3"/>
        </w:numPr>
      </w:pPr>
      <w:r>
        <w:t>RFP for DCMP did not align with DCM Program Plan</w:t>
      </w:r>
    </w:p>
    <w:p w:rsidR="009F0EF0" w:rsidRDefault="009F0EF0" w:rsidP="00890942">
      <w:pPr>
        <w:pStyle w:val="ListParagraph"/>
        <w:numPr>
          <w:ilvl w:val="0"/>
          <w:numId w:val="3"/>
        </w:numPr>
      </w:pPr>
      <w:r>
        <w:t>Many firsts in this event (Crisis Cleanup, DCMP, etc.)</w:t>
      </w:r>
    </w:p>
    <w:p w:rsidR="009F0EF0" w:rsidRDefault="009F0EF0" w:rsidP="00890942">
      <w:pPr>
        <w:pStyle w:val="ListParagraph"/>
        <w:numPr>
          <w:ilvl w:val="0"/>
          <w:numId w:val="3"/>
        </w:numPr>
      </w:pPr>
      <w:r>
        <w:t>Junior FEMA VALs: inconsistent and incomplete presentations</w:t>
      </w:r>
    </w:p>
    <w:p w:rsidR="009F0EF0" w:rsidRDefault="009F0EF0" w:rsidP="00890942">
      <w:pPr>
        <w:pStyle w:val="ListParagraph"/>
        <w:numPr>
          <w:ilvl w:val="0"/>
          <w:numId w:val="3"/>
        </w:numPr>
      </w:pPr>
      <w:r>
        <w:t>Leadership from VALs lacking</w:t>
      </w:r>
    </w:p>
    <w:p w:rsidR="009F0EF0" w:rsidRDefault="009F0EF0" w:rsidP="00890942">
      <w:pPr>
        <w:pStyle w:val="ListParagraph"/>
        <w:numPr>
          <w:ilvl w:val="0"/>
          <w:numId w:val="3"/>
        </w:numPr>
      </w:pPr>
      <w:r>
        <w:t>New FEMA hires lacking experience</w:t>
      </w:r>
    </w:p>
    <w:p w:rsidR="009F0EF0" w:rsidRDefault="009F0EF0" w:rsidP="00890942">
      <w:pPr>
        <w:pStyle w:val="ListParagraph"/>
        <w:numPr>
          <w:ilvl w:val="0"/>
          <w:numId w:val="3"/>
        </w:numPr>
      </w:pPr>
      <w:r>
        <w:t>Prior LTRGs had not persisted</w:t>
      </w:r>
    </w:p>
    <w:p w:rsidR="00DE11C0" w:rsidRDefault="00DE11C0" w:rsidP="00890942">
      <w:pPr>
        <w:pStyle w:val="ListParagraph"/>
        <w:numPr>
          <w:ilvl w:val="0"/>
          <w:numId w:val="3"/>
        </w:numPr>
      </w:pPr>
      <w:r>
        <w:t>Failure to communicate LTRG Meeting Schedule</w:t>
      </w:r>
    </w:p>
    <w:p w:rsidR="00DE11C0" w:rsidRDefault="00DE11C0" w:rsidP="00890942">
      <w:pPr>
        <w:pStyle w:val="ListParagraph"/>
        <w:numPr>
          <w:ilvl w:val="0"/>
          <w:numId w:val="3"/>
        </w:numPr>
      </w:pPr>
      <w:r>
        <w:t>Need to bring in community organizations and faith-based groups at state level</w:t>
      </w:r>
    </w:p>
    <w:p w:rsidR="00DE11C0" w:rsidRDefault="00DE11C0" w:rsidP="00890942">
      <w:pPr>
        <w:pStyle w:val="ListParagraph"/>
        <w:numPr>
          <w:ilvl w:val="0"/>
          <w:numId w:val="3"/>
        </w:numPr>
      </w:pPr>
      <w:r>
        <w:t>LTRGs should train regularly</w:t>
      </w:r>
    </w:p>
    <w:p w:rsidR="00DE11C0" w:rsidRDefault="00DE11C0" w:rsidP="00890942">
      <w:pPr>
        <w:pStyle w:val="ListParagraph"/>
        <w:numPr>
          <w:ilvl w:val="0"/>
          <w:numId w:val="3"/>
        </w:numPr>
      </w:pPr>
      <w:r>
        <w:t>NC VOAD quarterly meetings should include training</w:t>
      </w:r>
    </w:p>
    <w:p w:rsidR="00DE11C0" w:rsidRDefault="00DE11C0" w:rsidP="00890942">
      <w:pPr>
        <w:pStyle w:val="ListParagraph"/>
        <w:numPr>
          <w:ilvl w:val="0"/>
          <w:numId w:val="3"/>
        </w:numPr>
      </w:pPr>
      <w:r>
        <w:t>DCM contract should require contractor to provide training for LTRG case managers</w:t>
      </w:r>
    </w:p>
    <w:p w:rsidR="00DE11C0" w:rsidRDefault="00E875E7" w:rsidP="00890942">
      <w:pPr>
        <w:pStyle w:val="ListParagraph"/>
        <w:numPr>
          <w:ilvl w:val="0"/>
          <w:numId w:val="3"/>
        </w:numPr>
      </w:pPr>
      <w:r>
        <w:t>Better communication</w:t>
      </w:r>
    </w:p>
    <w:p w:rsidR="00E875E7" w:rsidRDefault="00E875E7" w:rsidP="00890942">
      <w:pPr>
        <w:pStyle w:val="ListParagraph"/>
        <w:numPr>
          <w:ilvl w:val="0"/>
          <w:numId w:val="3"/>
        </w:numPr>
      </w:pPr>
      <w:r>
        <w:t>Use Community Foundation funds to encourage LTRG persistence</w:t>
      </w:r>
    </w:p>
    <w:p w:rsidR="00E875E7" w:rsidRDefault="00E875E7" w:rsidP="00890942">
      <w:pPr>
        <w:pStyle w:val="ListParagraph"/>
        <w:numPr>
          <w:ilvl w:val="0"/>
          <w:numId w:val="3"/>
        </w:numPr>
      </w:pPr>
      <w:r>
        <w:t>No money available for certain unmet needs</w:t>
      </w:r>
    </w:p>
    <w:p w:rsidR="00E875E7" w:rsidRDefault="00E875E7" w:rsidP="00890942">
      <w:pPr>
        <w:pStyle w:val="ListParagraph"/>
        <w:numPr>
          <w:ilvl w:val="0"/>
          <w:numId w:val="3"/>
        </w:numPr>
      </w:pPr>
      <w:r>
        <w:t>Golden Leaf has money available</w:t>
      </w:r>
    </w:p>
    <w:p w:rsidR="00E875E7" w:rsidRDefault="00E875E7" w:rsidP="00890942">
      <w:pPr>
        <w:pStyle w:val="ListParagraph"/>
        <w:numPr>
          <w:ilvl w:val="0"/>
          <w:numId w:val="3"/>
        </w:numPr>
      </w:pPr>
      <w:r>
        <w:t xml:space="preserve">Change </w:t>
      </w:r>
      <w:r w:rsidR="00A11B6F">
        <w:t>in governor &amp; his staff – little disaster experience</w:t>
      </w:r>
    </w:p>
    <w:p w:rsidR="00E875E7" w:rsidRDefault="00E875E7" w:rsidP="00890942">
      <w:pPr>
        <w:pStyle w:val="ListParagraph"/>
        <w:numPr>
          <w:ilvl w:val="0"/>
          <w:numId w:val="3"/>
        </w:numPr>
      </w:pPr>
      <w:r>
        <w:t>State should solicit money and understand the needs</w:t>
      </w:r>
    </w:p>
    <w:p w:rsidR="00E875E7" w:rsidRDefault="00E875E7" w:rsidP="00890942">
      <w:pPr>
        <w:pStyle w:val="ListParagraph"/>
        <w:numPr>
          <w:ilvl w:val="0"/>
          <w:numId w:val="3"/>
        </w:numPr>
      </w:pPr>
      <w:r>
        <w:t>State plan for unsolicited donations needed</w:t>
      </w:r>
      <w:r w:rsidR="00A11B6F">
        <w:t xml:space="preserve"> (especially clothing)</w:t>
      </w:r>
      <w:r>
        <w:t>.</w:t>
      </w:r>
    </w:p>
    <w:p w:rsidR="00AC56DB" w:rsidRDefault="00AC56DB" w:rsidP="00890942">
      <w:pPr>
        <w:pStyle w:val="ListParagraph"/>
        <w:numPr>
          <w:ilvl w:val="0"/>
          <w:numId w:val="3"/>
        </w:numPr>
      </w:pPr>
      <w:r>
        <w:t>Mass Feeding: coordination between big 3 and others</w:t>
      </w:r>
    </w:p>
    <w:p w:rsidR="00AC56DB" w:rsidRDefault="00AC56DB" w:rsidP="00890942">
      <w:pPr>
        <w:pStyle w:val="ListParagraph"/>
        <w:numPr>
          <w:ilvl w:val="0"/>
          <w:numId w:val="3"/>
        </w:numPr>
      </w:pPr>
      <w:r>
        <w:t>Early Mold Treatment (NC VOAD should be capable of delivering the training)</w:t>
      </w:r>
    </w:p>
    <w:p w:rsidR="00C055C8" w:rsidRDefault="00C055C8" w:rsidP="00890942">
      <w:pPr>
        <w:pStyle w:val="ListParagraph"/>
        <w:numPr>
          <w:ilvl w:val="0"/>
          <w:numId w:val="3"/>
        </w:numPr>
      </w:pPr>
      <w:r>
        <w:lastRenderedPageBreak/>
        <w:t>Crisis Cleanup revisions to identify mold treatment needs</w:t>
      </w:r>
    </w:p>
    <w:p w:rsidR="00C055C8" w:rsidRDefault="00C055C8" w:rsidP="00890942">
      <w:pPr>
        <w:pStyle w:val="ListParagraph"/>
        <w:numPr>
          <w:ilvl w:val="0"/>
          <w:numId w:val="3"/>
        </w:numPr>
      </w:pPr>
      <w:r>
        <w:t xml:space="preserve">FEMA Tutorials (especially on mold and </w:t>
      </w:r>
      <w:proofErr w:type="spellStart"/>
      <w:r>
        <w:t>muckout</w:t>
      </w:r>
      <w:proofErr w:type="spellEnd"/>
      <w:r>
        <w:t>) on conference calls and at LTRGs</w:t>
      </w:r>
    </w:p>
    <w:p w:rsidR="00734ACC" w:rsidRDefault="00734ACC" w:rsidP="00890942">
      <w:pPr>
        <w:pStyle w:val="ListParagraph"/>
        <w:numPr>
          <w:ilvl w:val="0"/>
          <w:numId w:val="3"/>
        </w:numPr>
      </w:pPr>
      <w:r>
        <w:t>Crisis Cleanup: policy for checking off jobs that have not been completed</w:t>
      </w:r>
    </w:p>
    <w:p w:rsidR="00734ACC" w:rsidRDefault="00734ACC" w:rsidP="00890942">
      <w:pPr>
        <w:pStyle w:val="ListParagraph"/>
        <w:numPr>
          <w:ilvl w:val="0"/>
          <w:numId w:val="3"/>
        </w:numPr>
      </w:pPr>
      <w:r>
        <w:t>Get NC VOAD speaker on Donations Management</w:t>
      </w:r>
    </w:p>
    <w:p w:rsidR="00734ACC" w:rsidRDefault="00734ACC" w:rsidP="00890942">
      <w:pPr>
        <w:pStyle w:val="ListParagraph"/>
        <w:numPr>
          <w:ilvl w:val="0"/>
          <w:numId w:val="3"/>
        </w:numPr>
      </w:pPr>
      <w:r>
        <w:t>Connecting survivors to Case Management</w:t>
      </w:r>
      <w:r w:rsidR="00A11B6F">
        <w:t xml:space="preserve"> – needs to be immediate/early</w:t>
      </w:r>
    </w:p>
    <w:p w:rsidR="00734ACC" w:rsidRDefault="00734ACC" w:rsidP="00890942">
      <w:pPr>
        <w:pStyle w:val="ListParagraph"/>
        <w:numPr>
          <w:ilvl w:val="0"/>
          <w:numId w:val="3"/>
        </w:numPr>
      </w:pPr>
      <w:r>
        <w:t>How to Muck Out</w:t>
      </w:r>
      <w:r w:rsidR="00A11B6F">
        <w:t xml:space="preserve"> &amp; Tear Out – Training needed</w:t>
      </w:r>
    </w:p>
    <w:p w:rsidR="00734ACC" w:rsidRDefault="00734ACC" w:rsidP="00890942">
      <w:pPr>
        <w:pStyle w:val="ListParagraph"/>
        <w:numPr>
          <w:ilvl w:val="0"/>
          <w:numId w:val="3"/>
        </w:numPr>
      </w:pPr>
      <w:r>
        <w:t>Faith-based training</w:t>
      </w:r>
    </w:p>
    <w:p w:rsidR="00734ACC" w:rsidRDefault="00734ACC" w:rsidP="00890942">
      <w:pPr>
        <w:pStyle w:val="ListParagraph"/>
        <w:numPr>
          <w:ilvl w:val="0"/>
          <w:numId w:val="3"/>
        </w:numPr>
      </w:pPr>
      <w:r>
        <w:t>Include VOAD organizations at FEMA DRC (</w:t>
      </w:r>
      <w:proofErr w:type="gramStart"/>
      <w:r>
        <w:t>MARC ?</w:t>
      </w:r>
      <w:proofErr w:type="gramEnd"/>
      <w:r>
        <w:t>)</w:t>
      </w:r>
    </w:p>
    <w:p w:rsidR="00734ACC" w:rsidRDefault="00734ACC" w:rsidP="00890942">
      <w:pPr>
        <w:pStyle w:val="ListParagraph"/>
        <w:numPr>
          <w:ilvl w:val="0"/>
          <w:numId w:val="3"/>
        </w:numPr>
      </w:pPr>
      <w:r>
        <w:t>VOAD representative offer &amp; others</w:t>
      </w:r>
      <w:bookmarkStart w:id="0" w:name="_GoBack"/>
      <w:bookmarkEnd w:id="0"/>
      <w:del w:id="1" w:author="Laurence" w:date="2017-10-19T18:18:00Z">
        <w:r w:rsidDel="0014696E">
          <w:delText>.</w:delText>
        </w:r>
      </w:del>
    </w:p>
    <w:p w:rsidR="001F319B" w:rsidRDefault="001F319B" w:rsidP="00890942">
      <w:pPr>
        <w:pStyle w:val="ListParagraph"/>
        <w:numPr>
          <w:ilvl w:val="0"/>
          <w:numId w:val="3"/>
        </w:numPr>
      </w:pPr>
      <w:r>
        <w:t>In other states LTRGs revert to a VOAD or COAD</w:t>
      </w:r>
    </w:p>
    <w:p w:rsidR="001F319B" w:rsidRPr="00890942" w:rsidRDefault="001F319B" w:rsidP="00890942">
      <w:pPr>
        <w:pStyle w:val="ListParagraph"/>
        <w:numPr>
          <w:ilvl w:val="0"/>
          <w:numId w:val="3"/>
        </w:numPr>
      </w:pPr>
      <w:r>
        <w:t>Education—train leaders (Outline)—follow up</w:t>
      </w:r>
    </w:p>
    <w:sectPr w:rsidR="001F319B" w:rsidRPr="00890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1637A"/>
    <w:multiLevelType w:val="hybridMultilevel"/>
    <w:tmpl w:val="20D4B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9023F"/>
    <w:multiLevelType w:val="hybridMultilevel"/>
    <w:tmpl w:val="C3426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843A5"/>
    <w:multiLevelType w:val="hybridMultilevel"/>
    <w:tmpl w:val="A45E1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ence">
    <w15:presenceInfo w15:providerId="Windows Live" w15:userId="91d8289a9fca853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942"/>
    <w:rsid w:val="0014696E"/>
    <w:rsid w:val="001F319B"/>
    <w:rsid w:val="005F6451"/>
    <w:rsid w:val="00734ACC"/>
    <w:rsid w:val="00890942"/>
    <w:rsid w:val="009659B6"/>
    <w:rsid w:val="009F0EF0"/>
    <w:rsid w:val="00A11B6F"/>
    <w:rsid w:val="00AC56DB"/>
    <w:rsid w:val="00C055C8"/>
    <w:rsid w:val="00DE11C0"/>
    <w:rsid w:val="00E8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8FE7A"/>
  <w15:docId w15:val="{9615EED0-752E-4563-BCE2-B3821ABA7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09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09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09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909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90942"/>
    <w:pPr>
      <w:ind w:left="720"/>
      <w:contextualSpacing/>
    </w:pPr>
  </w:style>
  <w:style w:type="paragraph" w:styleId="Revision">
    <w:name w:val="Revision"/>
    <w:hidden/>
    <w:uiPriority w:val="99"/>
    <w:semiHidden/>
    <w:rsid w:val="00A11B6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1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Laurence Marks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</dc:creator>
  <cp:lastModifiedBy>Laurence</cp:lastModifiedBy>
  <cp:revision>3</cp:revision>
  <dcterms:created xsi:type="dcterms:W3CDTF">2017-10-19T20:09:00Z</dcterms:created>
  <dcterms:modified xsi:type="dcterms:W3CDTF">2017-10-19T22:18:00Z</dcterms:modified>
</cp:coreProperties>
</file>